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B4E1F" w14:textId="77777777" w:rsidR="0093258F" w:rsidRDefault="0093258F" w:rsidP="0093258F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3258F">
        <w:rPr>
          <w:rFonts w:ascii="Times New Roman" w:hAnsi="Times New Roman" w:cs="Times New Roman"/>
          <w:b/>
          <w:color w:val="FF0000"/>
          <w:sz w:val="28"/>
          <w:szCs w:val="28"/>
        </w:rPr>
        <w:t>ОБРАЗЕЦ</w:t>
      </w:r>
    </w:p>
    <w:p w14:paraId="6610C55D" w14:textId="44704613" w:rsidR="006324F8" w:rsidRDefault="006324F8" w:rsidP="0093258F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ЕГЭ ПО ИНОСТРАННЫМ ЯЗЫКАМ (</w:t>
      </w:r>
      <w:del w:id="0" w:author="Karlova VS" w:date="2025-02-21T15:37:00Z">
        <w:r w:rsidDel="000357F9">
          <w:rPr>
            <w:rFonts w:ascii="Times New Roman" w:hAnsi="Times New Roman" w:cs="Times New Roman"/>
            <w:b/>
            <w:color w:val="FF0000"/>
            <w:sz w:val="28"/>
            <w:szCs w:val="28"/>
          </w:rPr>
          <w:delText>РАЗДЕЛ «ГОВОРЕНИЕ»</w:delText>
        </w:r>
      </w:del>
      <w:ins w:id="1" w:author="Karlova VS" w:date="2025-02-21T15:37:00Z">
        <w:r w:rsidR="000357F9">
          <w:rPr>
            <w:rFonts w:ascii="Times New Roman" w:hAnsi="Times New Roman" w:cs="Times New Roman"/>
            <w:b/>
            <w:color w:val="FF0000"/>
            <w:sz w:val="28"/>
            <w:szCs w:val="28"/>
          </w:rPr>
          <w:t>УСТНАЯ ЧАСТЬ</w:t>
        </w:r>
      </w:ins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), </w:t>
      </w:r>
      <w:r w:rsidR="009C5BA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ОТКАЗ ОТ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ПЕРЕСДАЧ</w:t>
      </w:r>
      <w:r w:rsidR="009C5BA0">
        <w:rPr>
          <w:rFonts w:ascii="Times New Roman" w:hAnsi="Times New Roman" w:cs="Times New Roman"/>
          <w:b/>
          <w:color w:val="FF0000"/>
          <w:sz w:val="28"/>
          <w:szCs w:val="28"/>
        </w:rPr>
        <w:t>И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УЧАСТНИКОМ ЭКЗАМЕНА В СВЯЗИ С ТЕХНИЧЕСКИМ СБОЕМ</w:t>
      </w:r>
    </w:p>
    <w:p w14:paraId="2C707347" w14:textId="77777777" w:rsidR="006324F8" w:rsidRPr="0093258F" w:rsidRDefault="006324F8" w:rsidP="0093258F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103333F" w14:textId="77777777" w:rsidR="00436B49" w:rsidRDefault="001469F5" w:rsidP="00F47404">
      <w:pPr>
        <w:spacing w:after="0" w:line="20" w:lineRule="atLeast"/>
        <w:ind w:left="567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Первому заместителю директора Государственного автономного образовательного учреждения города Москвы «Московский центр качества образования»</w:t>
      </w:r>
    </w:p>
    <w:p w14:paraId="22D1EA87" w14:textId="77777777" w:rsidR="001469F5" w:rsidRDefault="001469F5" w:rsidP="00F47404">
      <w:pPr>
        <w:spacing w:after="0" w:line="20" w:lineRule="atLeast"/>
        <w:ind w:left="567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Постульгину</w:t>
      </w:r>
      <w:proofErr w:type="spellEnd"/>
    </w:p>
    <w:p w14:paraId="6A1F1395" w14:textId="77777777" w:rsidR="0093258F" w:rsidRDefault="0093258F" w:rsidP="00F47404">
      <w:pPr>
        <w:spacing w:after="0" w:line="20" w:lineRule="atLeast"/>
        <w:ind w:left="5670"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руководителя ППЭ </w:t>
      </w:r>
      <w:r w:rsidRPr="0093258F">
        <w:rPr>
          <w:rFonts w:ascii="Times New Roman" w:hAnsi="Times New Roman" w:cs="Times New Roman"/>
          <w:b/>
          <w:i/>
          <w:sz w:val="28"/>
          <w:szCs w:val="28"/>
        </w:rPr>
        <w:t>№</w:t>
      </w:r>
      <w:r w:rsidR="00DF2656">
        <w:rPr>
          <w:rFonts w:ascii="Times New Roman" w:hAnsi="Times New Roman" w:cs="Times New Roman"/>
          <w:b/>
          <w:i/>
          <w:sz w:val="28"/>
          <w:szCs w:val="28"/>
        </w:rPr>
        <w:t>_______</w:t>
      </w:r>
    </w:p>
    <w:p w14:paraId="453F3377" w14:textId="77777777" w:rsidR="0093258F" w:rsidRPr="0093258F" w:rsidRDefault="00DF2656" w:rsidP="00F47404">
      <w:pPr>
        <w:spacing w:after="0" w:line="20" w:lineRule="atLeast"/>
        <w:ind w:left="5670"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_____________________________</w:t>
      </w:r>
    </w:p>
    <w:p w14:paraId="24A62B22" w14:textId="77777777" w:rsidR="0093258F" w:rsidRPr="00347AD1" w:rsidRDefault="0093258F" w:rsidP="0093258F">
      <w:pPr>
        <w:spacing w:after="0" w:line="20" w:lineRule="atLeast"/>
        <w:ind w:right="-1"/>
        <w:rPr>
          <w:rFonts w:ascii="Times New Roman" w:hAnsi="Times New Roman" w:cs="Times New Roman"/>
          <w:b/>
          <w:sz w:val="24"/>
          <w:szCs w:val="24"/>
        </w:rPr>
      </w:pPr>
    </w:p>
    <w:p w14:paraId="15D17518" w14:textId="77777777" w:rsidR="00F47404" w:rsidRDefault="00F47404" w:rsidP="00436B49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85E6F9" w14:textId="77777777" w:rsidR="00FB7C9C" w:rsidRDefault="00FB7C9C" w:rsidP="00436B49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FA9C58" w14:textId="77777777" w:rsidR="00A27E53" w:rsidRDefault="00F47404" w:rsidP="00436B49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служебная записка.</w:t>
      </w:r>
    </w:p>
    <w:p w14:paraId="1F4CDD86" w14:textId="77777777" w:rsidR="004E68E8" w:rsidRPr="00520298" w:rsidRDefault="004E68E8" w:rsidP="00436B49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DB1367" w14:textId="5E66A082" w:rsidR="00FA1456" w:rsidRDefault="00280F9E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</w:t>
      </w:r>
      <w:r w:rsidR="00146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="00146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единого государственного экзамена </w:t>
      </w:r>
      <w:r w:rsidR="000B3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FA1456" w:rsidRPr="000B352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английско</w:t>
      </w:r>
      <w:r w:rsidR="00DF2656" w:rsidRPr="000B35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 языку (</w:t>
      </w:r>
      <w:del w:id="2" w:author="Karlova VS" w:date="2025-02-21T15:37:00Z">
        <w:r w:rsidR="00DF2656" w:rsidRPr="000B3526" w:rsidDel="000357F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>раздел «Говорение»</w:delText>
        </w:r>
      </w:del>
      <w:ins w:id="3" w:author="Karlova VS" w:date="2025-02-21T15:37:00Z">
        <w:r w:rsidR="000357F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устная часть</w:t>
        </w:r>
      </w:ins>
      <w:r w:rsidR="00DF2656" w:rsidRPr="000B352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B35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__________ (указать дату экзамена) 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участников 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ФИО участника(-</w:t>
      </w:r>
      <w:proofErr w:type="spellStart"/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ов</w:t>
      </w:r>
      <w:proofErr w:type="spellEnd"/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 (№</w:t>
      </w:r>
      <w:r w:rsidR="000B35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аудитории, №</w:t>
      </w:r>
      <w:r w:rsidR="000B35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места) 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экзаменационных заданий </w:t>
      </w:r>
      <w:r w:rsidR="00FA14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произошел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>(и)</w:t>
      </w:r>
      <w:r w:rsidR="00FA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технический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proofErr w:type="spellEnd"/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A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сбой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>(и): _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>_ (</w:t>
      </w:r>
      <w:r w:rsidR="00DF2656"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указать краткое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описание сбоя</w:t>
      </w:r>
      <w:r w:rsidR="000B35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(-ев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).</w:t>
      </w:r>
    </w:p>
    <w:p w14:paraId="7C563828" w14:textId="695AEE4A" w:rsidR="006677AA" w:rsidRPr="006677AA" w:rsidRDefault="006677AA" w:rsidP="006677AA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пересдачи экзамена участнику(-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была предоставлена возможность пересдать экзамен на резервных Станциях записи ответов в вышеуказанных аудиториях. При этом указанные участники отказались от пересдачи и покинули ППЭ.</w:t>
      </w:r>
    </w:p>
    <w:p w14:paraId="3097F600" w14:textId="4304E276" w:rsidR="00FA1456" w:rsidRDefault="00FA1456" w:rsidP="00F47404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Просим принять в обработку 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записи ответа(-</w:t>
      </w:r>
      <w:proofErr w:type="spellStart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выполненные участником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(-</w:t>
      </w:r>
      <w:proofErr w:type="spellStart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proofErr w:type="spellEnd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9C5BA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(-ых)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Станции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(-</w:t>
      </w:r>
      <w:proofErr w:type="spellStart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proofErr w:type="spellEnd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ins w:id="4" w:author="Karlova VS" w:date="2025-02-21T15:43:00Z">
        <w:r w:rsidR="00F0637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записи ответов</w:t>
        </w:r>
      </w:ins>
      <w:bookmarkStart w:id="5" w:name="_GoBack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0C53777" w14:textId="77777777" w:rsidR="00BB3719" w:rsidRPr="00BB3719" w:rsidRDefault="00BB3719" w:rsidP="00F47404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ФИО участника (№ аудитории, номер места)</w:t>
      </w:r>
    </w:p>
    <w:p w14:paraId="38EDA56D" w14:textId="3E6E3E23" w:rsidR="00DF2656" w:rsidRDefault="00DF2656" w:rsidP="00F47404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бланка регистрации:</w:t>
      </w:r>
      <w:r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_______________</w:t>
      </w:r>
      <w:r w:rsidR="00BB3719"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</w:t>
      </w:r>
      <w:del w:id="6" w:author="Ксения Евгеньевна Колпащикова" w:date="2025-02-14T08:49:00Z">
        <w:r w:rsidR="00BB3719" w:rsidRPr="00DF2656" w:rsidDel="00626E0A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 xml:space="preserve"> (</w:delText>
        </w:r>
        <w:r w:rsidRPr="00DF2656" w:rsidDel="00626E0A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указать номер бланка регистрации, распечатанн</w:delText>
        </w:r>
        <w:r w:rsidR="00BB3719" w:rsidDel="00626E0A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ого</w:delText>
        </w:r>
        <w:r w:rsidRPr="00DF2656" w:rsidDel="00626E0A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 xml:space="preserve"> участнику </w:delText>
        </w:r>
        <w:r w:rsidDel="00626E0A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до</w:delText>
        </w:r>
        <w:r w:rsidRPr="00DF2656" w:rsidDel="00626E0A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 xml:space="preserve"> возникновения технического сбоя)</w:delText>
        </w:r>
      </w:del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5263C6B7" w14:textId="06DD0A03" w:rsidR="00626E0A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КИМ:</w:t>
      </w:r>
      <w:r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_______________</w:t>
      </w:r>
      <w:r w:rsidR="00BB3719"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</w:t>
      </w:r>
      <w:del w:id="7" w:author="Ксения Евгеньевна Колпащикова" w:date="2025-02-14T08:49:00Z">
        <w:r w:rsidR="00BB3719" w:rsidRPr="00DF2656" w:rsidDel="00626E0A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 xml:space="preserve"> (</w:delText>
        </w:r>
        <w:r w:rsidRPr="00DF2656" w:rsidDel="00626E0A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 xml:space="preserve">указать номер </w:delText>
        </w:r>
        <w:r w:rsidDel="00626E0A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КИМ</w:delText>
        </w:r>
        <w:r w:rsidRPr="00DF2656" w:rsidDel="00626E0A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 xml:space="preserve">, </w:delText>
        </w:r>
        <w:r w:rsidDel="00626E0A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полученн</w:delText>
        </w:r>
        <w:r w:rsidR="00BB3719" w:rsidDel="00626E0A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ого</w:delText>
        </w:r>
        <w:r w:rsidRPr="00DF2656" w:rsidDel="00626E0A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 xml:space="preserve"> участник</w:delText>
        </w:r>
        <w:r w:rsidDel="00626E0A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ом</w:delText>
        </w:r>
        <w:r w:rsidRPr="00DF2656" w:rsidDel="00626E0A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 xml:space="preserve"> </w:delText>
        </w:r>
        <w:r w:rsidDel="00626E0A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до</w:delText>
        </w:r>
        <w:r w:rsidRPr="00DF2656" w:rsidDel="00626E0A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 xml:space="preserve"> возникновения технического сбоя)</w:delText>
        </w:r>
      </w:del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075EB9CA" w14:textId="77777777" w:rsidR="00FA1456" w:rsidRDefault="00FA1456" w:rsidP="00F47404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0A3161" w14:textId="77777777" w:rsidR="009C5BA0" w:rsidRDefault="009C5BA0" w:rsidP="00F47404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153C85" w14:textId="77777777" w:rsidR="009C5BA0" w:rsidRDefault="009C5BA0" w:rsidP="00F47404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BF6B78" w14:textId="77777777" w:rsidR="00907EB3" w:rsidRPr="002D7A7D" w:rsidRDefault="00907EB3" w:rsidP="002D7A7D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8ABA6E" w14:textId="77777777" w:rsidR="00F47404" w:rsidRDefault="008E4E76" w:rsidP="0087176E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ППЭ                                                                </w:t>
      </w:r>
      <w:r w:rsidRPr="008E4E76">
        <w:rPr>
          <w:rFonts w:ascii="Times New Roman" w:hAnsi="Times New Roman" w:cs="Times New Roman"/>
          <w:b/>
          <w:i/>
          <w:sz w:val="28"/>
          <w:szCs w:val="28"/>
        </w:rPr>
        <w:t>ФИО руководителя ППЭ</w:t>
      </w:r>
    </w:p>
    <w:p w14:paraId="1A1ECDA7" w14:textId="77777777" w:rsidR="00DF2656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Член ГЭК                                                                                </w:t>
      </w:r>
      <w:r w:rsidRPr="008E4E76">
        <w:rPr>
          <w:rFonts w:ascii="Times New Roman" w:hAnsi="Times New Roman" w:cs="Times New Roman"/>
          <w:b/>
          <w:i/>
          <w:sz w:val="28"/>
          <w:szCs w:val="28"/>
        </w:rPr>
        <w:t xml:space="preserve">ФИО </w:t>
      </w:r>
      <w:r>
        <w:rPr>
          <w:rFonts w:ascii="Times New Roman" w:hAnsi="Times New Roman" w:cs="Times New Roman"/>
          <w:b/>
          <w:i/>
          <w:sz w:val="28"/>
          <w:szCs w:val="28"/>
        </w:rPr>
        <w:t>члена ГЭК</w:t>
      </w:r>
    </w:p>
    <w:p w14:paraId="2AC44248" w14:textId="77777777" w:rsidR="00DF2656" w:rsidRDefault="00DF2656" w:rsidP="0087176E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62F89FD" w14:textId="77777777" w:rsidR="00DF2656" w:rsidRPr="0087176E" w:rsidRDefault="00DF2656" w:rsidP="0087176E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Дата</w:t>
      </w:r>
    </w:p>
    <w:p w14:paraId="28CD93D7" w14:textId="77777777" w:rsidR="00DF2656" w:rsidRDefault="00DF265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71AD6C47" w14:textId="77777777" w:rsidR="00DF2656" w:rsidRDefault="00DF2656" w:rsidP="00DF2656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3258F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ОБРАЗЕЦ</w:t>
      </w:r>
    </w:p>
    <w:p w14:paraId="251FE372" w14:textId="77777777" w:rsidR="00DF2656" w:rsidRDefault="00DF2656" w:rsidP="00DF2656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ЗАПОЛНЕНИЯ</w:t>
      </w:r>
    </w:p>
    <w:p w14:paraId="5365456F" w14:textId="77777777" w:rsidR="00DF2656" w:rsidRPr="0093258F" w:rsidRDefault="00DF2656" w:rsidP="00DF2656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F2595ED" w14:textId="77777777" w:rsidR="00DF2656" w:rsidRDefault="00DF2656" w:rsidP="00DF2656">
      <w:pPr>
        <w:spacing w:after="0" w:line="20" w:lineRule="atLeast"/>
        <w:ind w:left="567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Первому заместителю директора Государственного автономного образовательного учреждения города Москвы «Московский центр качества образования»</w:t>
      </w:r>
    </w:p>
    <w:p w14:paraId="0FF5A6CD" w14:textId="77777777" w:rsidR="00DF2656" w:rsidRDefault="00DF2656" w:rsidP="00DF2656">
      <w:pPr>
        <w:spacing w:after="0" w:line="20" w:lineRule="atLeast"/>
        <w:ind w:left="567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Постульгину</w:t>
      </w:r>
      <w:proofErr w:type="spellEnd"/>
    </w:p>
    <w:p w14:paraId="5E0CCA22" w14:textId="77777777" w:rsidR="00DF2656" w:rsidRDefault="00DF2656" w:rsidP="00DF2656">
      <w:pPr>
        <w:spacing w:after="0" w:line="20" w:lineRule="atLeast"/>
        <w:ind w:left="5670"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руководителя ППЭ </w:t>
      </w:r>
      <w:r w:rsidRPr="0093258F">
        <w:rPr>
          <w:rFonts w:ascii="Times New Roman" w:hAnsi="Times New Roman" w:cs="Times New Roman"/>
          <w:b/>
          <w:i/>
          <w:sz w:val="28"/>
          <w:szCs w:val="28"/>
        </w:rPr>
        <w:t>№</w:t>
      </w:r>
      <w:r>
        <w:rPr>
          <w:rFonts w:ascii="Times New Roman" w:hAnsi="Times New Roman" w:cs="Times New Roman"/>
          <w:b/>
          <w:i/>
          <w:sz w:val="28"/>
          <w:szCs w:val="28"/>
        </w:rPr>
        <w:t>1234</w:t>
      </w:r>
    </w:p>
    <w:p w14:paraId="2BB35504" w14:textId="77777777" w:rsidR="00DF2656" w:rsidRPr="0093258F" w:rsidRDefault="00DF2656" w:rsidP="00DF2656">
      <w:pPr>
        <w:spacing w:after="0" w:line="20" w:lineRule="atLeast"/>
        <w:ind w:left="5670"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Ивановой А.А.</w:t>
      </w:r>
    </w:p>
    <w:p w14:paraId="19D14C0D" w14:textId="77777777" w:rsidR="00DF2656" w:rsidRPr="00347AD1" w:rsidRDefault="00DF2656" w:rsidP="00DF2656">
      <w:pPr>
        <w:spacing w:after="0" w:line="20" w:lineRule="atLeast"/>
        <w:ind w:right="-1"/>
        <w:rPr>
          <w:rFonts w:ascii="Times New Roman" w:hAnsi="Times New Roman" w:cs="Times New Roman"/>
          <w:b/>
          <w:sz w:val="24"/>
          <w:szCs w:val="24"/>
        </w:rPr>
      </w:pPr>
    </w:p>
    <w:p w14:paraId="0D5F6126" w14:textId="77777777" w:rsidR="00DF2656" w:rsidRDefault="00DF2656" w:rsidP="00DF2656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1E9ACA" w14:textId="77777777" w:rsidR="00DF2656" w:rsidRDefault="00DF2656" w:rsidP="00DF2656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2502C2" w14:textId="77777777" w:rsidR="00DF2656" w:rsidRDefault="00DF2656" w:rsidP="00DF2656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служебная записка.</w:t>
      </w:r>
    </w:p>
    <w:p w14:paraId="4AE7C257" w14:textId="77777777" w:rsidR="00DF2656" w:rsidRPr="00520298" w:rsidRDefault="00DF2656" w:rsidP="00DF2656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1752CE" w14:textId="3E5DDE0B" w:rsidR="00DF2656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день проведения единого государственного экзамена 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английскому языку (</w:t>
      </w:r>
      <w:del w:id="8" w:author="Karlova VS" w:date="2025-02-21T15:37:00Z">
        <w:r w:rsidRPr="00F46341" w:rsidDel="000357F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>раздел «Говорение»</w:delText>
        </w:r>
      </w:del>
      <w:ins w:id="9" w:author="Karlova VS" w:date="2025-02-21T15:37:00Z">
        <w:r w:rsidR="000357F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устная часть</w:t>
        </w:r>
      </w:ins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08.04.2023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участников Петровой Ангелины Владимировны (аудитория 313, место </w:t>
      </w:r>
      <w:r w:rsidR="009C5BA0">
        <w:rPr>
          <w:rFonts w:ascii="Times New Roman" w:eastAsia="Times New Roman" w:hAnsi="Times New Roman" w:cs="Times New Roman"/>
          <w:sz w:val="28"/>
          <w:szCs w:val="28"/>
          <w:lang w:eastAsia="ru-RU"/>
        </w:rPr>
        <w:t>2: А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Соколова Андрея Викторовича (аудитория 316, место </w:t>
      </w:r>
      <w:r w:rsidR="009C5BA0">
        <w:rPr>
          <w:rFonts w:ascii="Times New Roman" w:eastAsia="Times New Roman" w:hAnsi="Times New Roman" w:cs="Times New Roman"/>
          <w:sz w:val="28"/>
          <w:szCs w:val="28"/>
          <w:lang w:eastAsia="ru-RU"/>
        </w:rPr>
        <w:t>1: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экзаменационных заданий произошли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сбои: при прослушивании своих ответов по завершении экзамена обнаружено, что часть заданий не были записаны. </w:t>
      </w:r>
    </w:p>
    <w:p w14:paraId="71D08273" w14:textId="6CB2A419" w:rsidR="00DF2656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пересдачи экзамена участникам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предоставлена возможность пересдать экзамен на резервн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Станциях записи ответов в вышеуказанных аудиториях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C5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77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указанные</w:t>
      </w:r>
      <w:r w:rsidR="009C5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участники отказались от пересдачи и покинули ППЭ.</w:t>
      </w:r>
    </w:p>
    <w:p w14:paraId="672958E8" w14:textId="77777777" w:rsidR="00DF2656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Просим принять в обработку 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записи ответов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выполненные 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участниками на </w:t>
      </w:r>
      <w:r w:rsidR="009C5BA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основных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Станциях записи ответов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844A21C" w14:textId="77777777" w:rsidR="00F46341" w:rsidRPr="00F46341" w:rsidRDefault="00F46341" w:rsidP="00F46341">
      <w:pPr>
        <w:pStyle w:val="a8"/>
        <w:numPr>
          <w:ilvl w:val="0"/>
          <w:numId w:val="9"/>
        </w:num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Петрова Ангелина</w:t>
      </w: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имировна</w:t>
      </w: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(аудитория 313, место </w:t>
      </w:r>
      <w:r w:rsidR="009C5BA0"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2: А</w:t>
      </w: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C0BE03E" w14:textId="77777777" w:rsidR="00DF2656" w:rsidRPr="009C5BA0" w:rsidRDefault="00F46341" w:rsidP="009C5BA0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F2656"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омер бланка регистрации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1234567890;</w:t>
      </w:r>
    </w:p>
    <w:p w14:paraId="2EA67CB9" w14:textId="77777777" w:rsidR="00DF2656" w:rsidRPr="00F46341" w:rsidRDefault="00F46341" w:rsidP="00F46341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C5BA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омер</w:t>
      </w:r>
      <w:r w:rsidR="00DF2656"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КИМ:</w:t>
      </w:r>
      <w:r w:rsidR="00DF2656" w:rsidRPr="00F463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C5BA0">
        <w:rPr>
          <w:rFonts w:ascii="Times New Roman" w:eastAsia="Times New Roman" w:hAnsi="Times New Roman" w:cs="Times New Roman"/>
          <w:sz w:val="28"/>
          <w:szCs w:val="28"/>
          <w:lang w:eastAsia="ru-RU"/>
        </w:rPr>
        <w:t>222222.</w:t>
      </w:r>
    </w:p>
    <w:p w14:paraId="440B82A6" w14:textId="77777777" w:rsidR="00F46341" w:rsidRPr="00F46341" w:rsidRDefault="00F46341" w:rsidP="00F46341">
      <w:pPr>
        <w:pStyle w:val="a8"/>
        <w:numPr>
          <w:ilvl w:val="0"/>
          <w:numId w:val="9"/>
        </w:num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Соколов Андрей Викторович (аудитория 316, место </w:t>
      </w:r>
      <w:r w:rsidR="009C5BA0">
        <w:rPr>
          <w:rFonts w:ascii="Times New Roman" w:eastAsia="Times New Roman" w:hAnsi="Times New Roman" w:cs="Times New Roman"/>
          <w:sz w:val="28"/>
          <w:szCs w:val="28"/>
          <w:lang w:eastAsia="ru-RU"/>
        </w:rPr>
        <w:t>1: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14:paraId="089FF20D" w14:textId="77777777" w:rsidR="00F46341" w:rsidRPr="00F46341" w:rsidRDefault="00F46341" w:rsidP="00F46341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омер бланка регистрации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1234561111;</w:t>
      </w:r>
    </w:p>
    <w:p w14:paraId="7B1584BB" w14:textId="77777777" w:rsidR="00F46341" w:rsidRDefault="00F46341" w:rsidP="009C5BA0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омер КИМ:</w:t>
      </w:r>
      <w:r w:rsidRPr="00F463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C5BA0">
        <w:rPr>
          <w:rFonts w:ascii="Times New Roman" w:eastAsia="Times New Roman" w:hAnsi="Times New Roman" w:cs="Times New Roman"/>
          <w:sz w:val="28"/>
          <w:szCs w:val="28"/>
          <w:lang w:eastAsia="ru-RU"/>
        </w:rPr>
        <w:t>234522.</w:t>
      </w:r>
    </w:p>
    <w:p w14:paraId="0391F9FD" w14:textId="77777777" w:rsidR="009C5BA0" w:rsidRDefault="009C5BA0" w:rsidP="009C5BA0">
      <w:pPr>
        <w:pStyle w:val="a8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3022B9" w14:textId="77777777" w:rsidR="009C5BA0" w:rsidRDefault="009C5BA0" w:rsidP="009C5BA0">
      <w:pPr>
        <w:pStyle w:val="a8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103BBC" w14:textId="0477CAA9" w:rsidR="009C5BA0" w:rsidRPr="00AC6830" w:rsidRDefault="009C5BA0" w:rsidP="00AC68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D08CF7" w14:textId="77777777" w:rsidR="00DF2656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BCA843" w14:textId="77777777" w:rsidR="00DF2656" w:rsidRPr="002D7A7D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8FE596" w14:textId="77777777" w:rsidR="00DF2656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ППЭ                                                                </w:t>
      </w:r>
      <w:r w:rsidRPr="008E4E76">
        <w:rPr>
          <w:rFonts w:ascii="Times New Roman" w:hAnsi="Times New Roman" w:cs="Times New Roman"/>
          <w:b/>
          <w:i/>
          <w:sz w:val="28"/>
          <w:szCs w:val="28"/>
        </w:rPr>
        <w:t>ФИО руководителя ППЭ</w:t>
      </w:r>
    </w:p>
    <w:p w14:paraId="25677DC4" w14:textId="77777777" w:rsidR="00DF2656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Член ГЭК                                                                                </w:t>
      </w:r>
      <w:r w:rsidRPr="008E4E76">
        <w:rPr>
          <w:rFonts w:ascii="Times New Roman" w:hAnsi="Times New Roman" w:cs="Times New Roman"/>
          <w:b/>
          <w:i/>
          <w:sz w:val="28"/>
          <w:szCs w:val="28"/>
        </w:rPr>
        <w:t xml:space="preserve">ФИО </w:t>
      </w:r>
      <w:r>
        <w:rPr>
          <w:rFonts w:ascii="Times New Roman" w:hAnsi="Times New Roman" w:cs="Times New Roman"/>
          <w:b/>
          <w:i/>
          <w:sz w:val="28"/>
          <w:szCs w:val="28"/>
        </w:rPr>
        <w:t>члена ГЭК</w:t>
      </w:r>
    </w:p>
    <w:p w14:paraId="0E508C9E" w14:textId="77777777" w:rsidR="00DF2656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32F36A8" w14:textId="77777777" w:rsidR="00DF2656" w:rsidRPr="0087176E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Дата</w:t>
      </w:r>
    </w:p>
    <w:p w14:paraId="055099C9" w14:textId="77777777" w:rsidR="00585060" w:rsidRPr="00520298" w:rsidRDefault="00585060" w:rsidP="00990CA9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</w:rPr>
      </w:pPr>
    </w:p>
    <w:sectPr w:rsidR="00585060" w:rsidRPr="00520298" w:rsidSect="00041D5F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D7727"/>
    <w:multiLevelType w:val="hybridMultilevel"/>
    <w:tmpl w:val="C9EAA516"/>
    <w:lvl w:ilvl="0" w:tplc="34C27B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782036"/>
    <w:multiLevelType w:val="hybridMultilevel"/>
    <w:tmpl w:val="E588313C"/>
    <w:lvl w:ilvl="0" w:tplc="4970B2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AA579E6"/>
    <w:multiLevelType w:val="hybridMultilevel"/>
    <w:tmpl w:val="C4441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F7125"/>
    <w:multiLevelType w:val="hybridMultilevel"/>
    <w:tmpl w:val="CFB03022"/>
    <w:lvl w:ilvl="0" w:tplc="ED2EA926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07808E7"/>
    <w:multiLevelType w:val="hybridMultilevel"/>
    <w:tmpl w:val="61C66CA8"/>
    <w:lvl w:ilvl="0" w:tplc="695C48C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09C5620"/>
    <w:multiLevelType w:val="hybridMultilevel"/>
    <w:tmpl w:val="BAA86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15F23"/>
    <w:multiLevelType w:val="hybridMultilevel"/>
    <w:tmpl w:val="B15499E6"/>
    <w:lvl w:ilvl="0" w:tplc="1304CF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E8F0EC7"/>
    <w:multiLevelType w:val="hybridMultilevel"/>
    <w:tmpl w:val="8E9A1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350FC0"/>
    <w:multiLevelType w:val="hybridMultilevel"/>
    <w:tmpl w:val="B15499E6"/>
    <w:lvl w:ilvl="0" w:tplc="1304CF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B3D4A26"/>
    <w:multiLevelType w:val="hybridMultilevel"/>
    <w:tmpl w:val="C9401190"/>
    <w:lvl w:ilvl="0" w:tplc="10DE67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5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0"/>
  </w:num>
  <w:num w:numId="10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rlova VS">
    <w15:presenceInfo w15:providerId="None" w15:userId="Karlova VS"/>
  </w15:person>
  <w15:person w15:author="Ксения Евгеньевна Колпащикова">
    <w15:presenceInfo w15:providerId="AD" w15:userId="S-1-5-21-1433621883-1238581928-1087248385-16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DD"/>
    <w:rsid w:val="00002A47"/>
    <w:rsid w:val="000042FE"/>
    <w:rsid w:val="000105AF"/>
    <w:rsid w:val="00014119"/>
    <w:rsid w:val="000161C8"/>
    <w:rsid w:val="000165B0"/>
    <w:rsid w:val="00022CD0"/>
    <w:rsid w:val="00026043"/>
    <w:rsid w:val="00033D4A"/>
    <w:rsid w:val="0003414A"/>
    <w:rsid w:val="000357F9"/>
    <w:rsid w:val="0004010A"/>
    <w:rsid w:val="0004039C"/>
    <w:rsid w:val="00041301"/>
    <w:rsid w:val="00041D5F"/>
    <w:rsid w:val="000448BF"/>
    <w:rsid w:val="00045E1E"/>
    <w:rsid w:val="0004622A"/>
    <w:rsid w:val="00051ED9"/>
    <w:rsid w:val="0006402A"/>
    <w:rsid w:val="0006455F"/>
    <w:rsid w:val="00066783"/>
    <w:rsid w:val="00074190"/>
    <w:rsid w:val="00075819"/>
    <w:rsid w:val="00075ECC"/>
    <w:rsid w:val="00077926"/>
    <w:rsid w:val="0008347B"/>
    <w:rsid w:val="00087C6A"/>
    <w:rsid w:val="000A352B"/>
    <w:rsid w:val="000A403B"/>
    <w:rsid w:val="000B0B55"/>
    <w:rsid w:val="000B1C8F"/>
    <w:rsid w:val="000B34D2"/>
    <w:rsid w:val="000B3526"/>
    <w:rsid w:val="000B433C"/>
    <w:rsid w:val="000C0967"/>
    <w:rsid w:val="000C2D66"/>
    <w:rsid w:val="000D0867"/>
    <w:rsid w:val="000D1131"/>
    <w:rsid w:val="000D3F5B"/>
    <w:rsid w:val="000E1C11"/>
    <w:rsid w:val="000E402E"/>
    <w:rsid w:val="000F1546"/>
    <w:rsid w:val="000F2101"/>
    <w:rsid w:val="000F3CBF"/>
    <w:rsid w:val="000F650C"/>
    <w:rsid w:val="000F6ED9"/>
    <w:rsid w:val="000F7350"/>
    <w:rsid w:val="00107696"/>
    <w:rsid w:val="00107B6C"/>
    <w:rsid w:val="00116654"/>
    <w:rsid w:val="00117E7D"/>
    <w:rsid w:val="00122FA4"/>
    <w:rsid w:val="001242C1"/>
    <w:rsid w:val="00126C38"/>
    <w:rsid w:val="00132E52"/>
    <w:rsid w:val="0013358D"/>
    <w:rsid w:val="00134152"/>
    <w:rsid w:val="00134662"/>
    <w:rsid w:val="00134BE6"/>
    <w:rsid w:val="0014136D"/>
    <w:rsid w:val="001469F5"/>
    <w:rsid w:val="001477C2"/>
    <w:rsid w:val="0015027B"/>
    <w:rsid w:val="00153604"/>
    <w:rsid w:val="00155C69"/>
    <w:rsid w:val="0016247E"/>
    <w:rsid w:val="00164DFC"/>
    <w:rsid w:val="00165115"/>
    <w:rsid w:val="001676A2"/>
    <w:rsid w:val="0017789A"/>
    <w:rsid w:val="001843B0"/>
    <w:rsid w:val="00187FB7"/>
    <w:rsid w:val="00192E66"/>
    <w:rsid w:val="001A1673"/>
    <w:rsid w:val="001A418C"/>
    <w:rsid w:val="001B15D2"/>
    <w:rsid w:val="001B795D"/>
    <w:rsid w:val="001C0D24"/>
    <w:rsid w:val="001C73BB"/>
    <w:rsid w:val="001D1EEF"/>
    <w:rsid w:val="001D2495"/>
    <w:rsid w:val="001D6FFF"/>
    <w:rsid w:val="001E1E1D"/>
    <w:rsid w:val="001E5C8F"/>
    <w:rsid w:val="001F00FB"/>
    <w:rsid w:val="001F7F66"/>
    <w:rsid w:val="00210568"/>
    <w:rsid w:val="00212001"/>
    <w:rsid w:val="0021299E"/>
    <w:rsid w:val="0021506A"/>
    <w:rsid w:val="00221A16"/>
    <w:rsid w:val="00225221"/>
    <w:rsid w:val="00230F2D"/>
    <w:rsid w:val="002317D7"/>
    <w:rsid w:val="00235B8E"/>
    <w:rsid w:val="00240510"/>
    <w:rsid w:val="00242FBD"/>
    <w:rsid w:val="00250FF3"/>
    <w:rsid w:val="0025441C"/>
    <w:rsid w:val="00254C84"/>
    <w:rsid w:val="00255959"/>
    <w:rsid w:val="002635AC"/>
    <w:rsid w:val="0027576B"/>
    <w:rsid w:val="00277E69"/>
    <w:rsid w:val="00280F9E"/>
    <w:rsid w:val="00281038"/>
    <w:rsid w:val="0028565C"/>
    <w:rsid w:val="00291393"/>
    <w:rsid w:val="00294D74"/>
    <w:rsid w:val="002A6B47"/>
    <w:rsid w:val="002A6CBA"/>
    <w:rsid w:val="002B3C1A"/>
    <w:rsid w:val="002C02C2"/>
    <w:rsid w:val="002C090C"/>
    <w:rsid w:val="002C0F1A"/>
    <w:rsid w:val="002D2E6B"/>
    <w:rsid w:val="002D36E7"/>
    <w:rsid w:val="002D4213"/>
    <w:rsid w:val="002D647D"/>
    <w:rsid w:val="002D7A7D"/>
    <w:rsid w:val="002E4544"/>
    <w:rsid w:val="002E6566"/>
    <w:rsid w:val="003002FE"/>
    <w:rsid w:val="00302627"/>
    <w:rsid w:val="00304771"/>
    <w:rsid w:val="00313372"/>
    <w:rsid w:val="00314A48"/>
    <w:rsid w:val="003158BA"/>
    <w:rsid w:val="003204B6"/>
    <w:rsid w:val="00320CB8"/>
    <w:rsid w:val="003259D3"/>
    <w:rsid w:val="00327110"/>
    <w:rsid w:val="00330A7D"/>
    <w:rsid w:val="00331E55"/>
    <w:rsid w:val="0033601C"/>
    <w:rsid w:val="003400C8"/>
    <w:rsid w:val="00341404"/>
    <w:rsid w:val="00342A32"/>
    <w:rsid w:val="00347AD1"/>
    <w:rsid w:val="00350CE7"/>
    <w:rsid w:val="003528F1"/>
    <w:rsid w:val="00356191"/>
    <w:rsid w:val="0036291D"/>
    <w:rsid w:val="00364187"/>
    <w:rsid w:val="0036451A"/>
    <w:rsid w:val="0036514B"/>
    <w:rsid w:val="003678B2"/>
    <w:rsid w:val="00381E4C"/>
    <w:rsid w:val="003834CA"/>
    <w:rsid w:val="00387A5B"/>
    <w:rsid w:val="00391AAA"/>
    <w:rsid w:val="0039392A"/>
    <w:rsid w:val="00394B6C"/>
    <w:rsid w:val="0039591B"/>
    <w:rsid w:val="00396E23"/>
    <w:rsid w:val="003A6A3F"/>
    <w:rsid w:val="003C48FF"/>
    <w:rsid w:val="003C5BE2"/>
    <w:rsid w:val="003D0D68"/>
    <w:rsid w:val="003D1F58"/>
    <w:rsid w:val="003E75A4"/>
    <w:rsid w:val="003F3379"/>
    <w:rsid w:val="00402DF1"/>
    <w:rsid w:val="00402F49"/>
    <w:rsid w:val="00407703"/>
    <w:rsid w:val="00407A3E"/>
    <w:rsid w:val="00413500"/>
    <w:rsid w:val="004159E4"/>
    <w:rsid w:val="00421573"/>
    <w:rsid w:val="004221E1"/>
    <w:rsid w:val="00424386"/>
    <w:rsid w:val="004347A3"/>
    <w:rsid w:val="00436B49"/>
    <w:rsid w:val="00441605"/>
    <w:rsid w:val="00443935"/>
    <w:rsid w:val="0048275D"/>
    <w:rsid w:val="004949E9"/>
    <w:rsid w:val="004A357B"/>
    <w:rsid w:val="004B07D7"/>
    <w:rsid w:val="004B3B3B"/>
    <w:rsid w:val="004B4112"/>
    <w:rsid w:val="004B4133"/>
    <w:rsid w:val="004B41EB"/>
    <w:rsid w:val="004C5ADE"/>
    <w:rsid w:val="004C6A03"/>
    <w:rsid w:val="004C6FEE"/>
    <w:rsid w:val="004C785D"/>
    <w:rsid w:val="004D2B9A"/>
    <w:rsid w:val="004E002C"/>
    <w:rsid w:val="004E3C51"/>
    <w:rsid w:val="004E447E"/>
    <w:rsid w:val="004E46CF"/>
    <w:rsid w:val="004E4DDA"/>
    <w:rsid w:val="004E6496"/>
    <w:rsid w:val="004E68E8"/>
    <w:rsid w:val="004F420B"/>
    <w:rsid w:val="004F72B1"/>
    <w:rsid w:val="005009D4"/>
    <w:rsid w:val="00504934"/>
    <w:rsid w:val="00504F95"/>
    <w:rsid w:val="0050640A"/>
    <w:rsid w:val="00507622"/>
    <w:rsid w:val="00514B41"/>
    <w:rsid w:val="0051637A"/>
    <w:rsid w:val="00520298"/>
    <w:rsid w:val="0052048D"/>
    <w:rsid w:val="00521ACC"/>
    <w:rsid w:val="00522FAD"/>
    <w:rsid w:val="00524352"/>
    <w:rsid w:val="00526B81"/>
    <w:rsid w:val="0053425A"/>
    <w:rsid w:val="005378E2"/>
    <w:rsid w:val="00545705"/>
    <w:rsid w:val="005459BA"/>
    <w:rsid w:val="00550A64"/>
    <w:rsid w:val="005573CD"/>
    <w:rsid w:val="005620B2"/>
    <w:rsid w:val="00573358"/>
    <w:rsid w:val="005776C5"/>
    <w:rsid w:val="0058248F"/>
    <w:rsid w:val="00582896"/>
    <w:rsid w:val="00585060"/>
    <w:rsid w:val="0058740A"/>
    <w:rsid w:val="005A3BDE"/>
    <w:rsid w:val="005B705D"/>
    <w:rsid w:val="005C1776"/>
    <w:rsid w:val="005C2D36"/>
    <w:rsid w:val="005C4789"/>
    <w:rsid w:val="005C6B53"/>
    <w:rsid w:val="005F0CDE"/>
    <w:rsid w:val="005F0F97"/>
    <w:rsid w:val="005F70DD"/>
    <w:rsid w:val="00614743"/>
    <w:rsid w:val="00615B22"/>
    <w:rsid w:val="00626E0A"/>
    <w:rsid w:val="00631D44"/>
    <w:rsid w:val="00632405"/>
    <w:rsid w:val="006324F8"/>
    <w:rsid w:val="00636B19"/>
    <w:rsid w:val="00636C24"/>
    <w:rsid w:val="00637F1A"/>
    <w:rsid w:val="00643A51"/>
    <w:rsid w:val="00644A99"/>
    <w:rsid w:val="006523FB"/>
    <w:rsid w:val="00653353"/>
    <w:rsid w:val="00654508"/>
    <w:rsid w:val="006624C1"/>
    <w:rsid w:val="006654DF"/>
    <w:rsid w:val="006677AA"/>
    <w:rsid w:val="0067635B"/>
    <w:rsid w:val="00676625"/>
    <w:rsid w:val="006816E3"/>
    <w:rsid w:val="00682E3A"/>
    <w:rsid w:val="006831EF"/>
    <w:rsid w:val="00686628"/>
    <w:rsid w:val="00686C84"/>
    <w:rsid w:val="006917D3"/>
    <w:rsid w:val="006947B9"/>
    <w:rsid w:val="0069776A"/>
    <w:rsid w:val="00697F55"/>
    <w:rsid w:val="006A670D"/>
    <w:rsid w:val="006B6063"/>
    <w:rsid w:val="006B76A9"/>
    <w:rsid w:val="006C06D1"/>
    <w:rsid w:val="006C14FD"/>
    <w:rsid w:val="006C4C44"/>
    <w:rsid w:val="006C5C52"/>
    <w:rsid w:val="006C62FA"/>
    <w:rsid w:val="006D0898"/>
    <w:rsid w:val="006D18F0"/>
    <w:rsid w:val="006D530F"/>
    <w:rsid w:val="006D6A20"/>
    <w:rsid w:val="006F05D1"/>
    <w:rsid w:val="00701374"/>
    <w:rsid w:val="00702C3A"/>
    <w:rsid w:val="00702EED"/>
    <w:rsid w:val="00706602"/>
    <w:rsid w:val="00707900"/>
    <w:rsid w:val="0072309F"/>
    <w:rsid w:val="00726DAE"/>
    <w:rsid w:val="007344FE"/>
    <w:rsid w:val="00742397"/>
    <w:rsid w:val="00743293"/>
    <w:rsid w:val="007557E6"/>
    <w:rsid w:val="00761FC7"/>
    <w:rsid w:val="007735D2"/>
    <w:rsid w:val="00781CCB"/>
    <w:rsid w:val="00783752"/>
    <w:rsid w:val="0078481C"/>
    <w:rsid w:val="00786C60"/>
    <w:rsid w:val="00794E1C"/>
    <w:rsid w:val="007956F2"/>
    <w:rsid w:val="007A55B8"/>
    <w:rsid w:val="007A5ECD"/>
    <w:rsid w:val="007A70C9"/>
    <w:rsid w:val="007B1943"/>
    <w:rsid w:val="007B504B"/>
    <w:rsid w:val="007B61F9"/>
    <w:rsid w:val="007B6755"/>
    <w:rsid w:val="007B6A40"/>
    <w:rsid w:val="007B6DC4"/>
    <w:rsid w:val="007C09CE"/>
    <w:rsid w:val="007C0CEF"/>
    <w:rsid w:val="007C1AD2"/>
    <w:rsid w:val="007C3B68"/>
    <w:rsid w:val="007C7130"/>
    <w:rsid w:val="007D28B0"/>
    <w:rsid w:val="007D6395"/>
    <w:rsid w:val="007D7D9E"/>
    <w:rsid w:val="007E2043"/>
    <w:rsid w:val="007E56AC"/>
    <w:rsid w:val="007F2F60"/>
    <w:rsid w:val="00801EB1"/>
    <w:rsid w:val="00803310"/>
    <w:rsid w:val="00803F39"/>
    <w:rsid w:val="008049CB"/>
    <w:rsid w:val="00806D7B"/>
    <w:rsid w:val="0080742E"/>
    <w:rsid w:val="008163D0"/>
    <w:rsid w:val="00820509"/>
    <w:rsid w:val="00821242"/>
    <w:rsid w:val="00824B3F"/>
    <w:rsid w:val="00826DF3"/>
    <w:rsid w:val="00827043"/>
    <w:rsid w:val="00830DC0"/>
    <w:rsid w:val="00835F40"/>
    <w:rsid w:val="0083706F"/>
    <w:rsid w:val="00837F7A"/>
    <w:rsid w:val="0084730D"/>
    <w:rsid w:val="00851DCE"/>
    <w:rsid w:val="008564FF"/>
    <w:rsid w:val="00860DDB"/>
    <w:rsid w:val="00862370"/>
    <w:rsid w:val="00863848"/>
    <w:rsid w:val="00871632"/>
    <w:rsid w:val="0087176E"/>
    <w:rsid w:val="00874D21"/>
    <w:rsid w:val="00875693"/>
    <w:rsid w:val="008765B9"/>
    <w:rsid w:val="00883206"/>
    <w:rsid w:val="00891B9C"/>
    <w:rsid w:val="00891DD6"/>
    <w:rsid w:val="008A3F01"/>
    <w:rsid w:val="008C7706"/>
    <w:rsid w:val="008E2B1F"/>
    <w:rsid w:val="008E4E76"/>
    <w:rsid w:val="008E612B"/>
    <w:rsid w:val="008F23BA"/>
    <w:rsid w:val="008F588E"/>
    <w:rsid w:val="008F6FBD"/>
    <w:rsid w:val="008F7977"/>
    <w:rsid w:val="00905589"/>
    <w:rsid w:val="00905E87"/>
    <w:rsid w:val="009077D3"/>
    <w:rsid w:val="00907D07"/>
    <w:rsid w:val="00907EB3"/>
    <w:rsid w:val="00916116"/>
    <w:rsid w:val="009165E2"/>
    <w:rsid w:val="009208D2"/>
    <w:rsid w:val="0092216C"/>
    <w:rsid w:val="009250C4"/>
    <w:rsid w:val="00927A03"/>
    <w:rsid w:val="00927DC2"/>
    <w:rsid w:val="009314F1"/>
    <w:rsid w:val="00932557"/>
    <w:rsid w:val="0093258F"/>
    <w:rsid w:val="00936D7A"/>
    <w:rsid w:val="00937695"/>
    <w:rsid w:val="00937696"/>
    <w:rsid w:val="00937CF4"/>
    <w:rsid w:val="00945435"/>
    <w:rsid w:val="0094721F"/>
    <w:rsid w:val="009476B4"/>
    <w:rsid w:val="00952A3D"/>
    <w:rsid w:val="00960463"/>
    <w:rsid w:val="00962446"/>
    <w:rsid w:val="00972012"/>
    <w:rsid w:val="00973380"/>
    <w:rsid w:val="00977332"/>
    <w:rsid w:val="00977A9D"/>
    <w:rsid w:val="009818CA"/>
    <w:rsid w:val="0098791A"/>
    <w:rsid w:val="00990CA9"/>
    <w:rsid w:val="00990F0D"/>
    <w:rsid w:val="00996718"/>
    <w:rsid w:val="009A2E68"/>
    <w:rsid w:val="009A36A7"/>
    <w:rsid w:val="009A4374"/>
    <w:rsid w:val="009B0D0F"/>
    <w:rsid w:val="009B4CAC"/>
    <w:rsid w:val="009C0C16"/>
    <w:rsid w:val="009C1E7C"/>
    <w:rsid w:val="009C1F80"/>
    <w:rsid w:val="009C23BB"/>
    <w:rsid w:val="009C35B5"/>
    <w:rsid w:val="009C5BA0"/>
    <w:rsid w:val="009E05AC"/>
    <w:rsid w:val="009E2FCF"/>
    <w:rsid w:val="009E4ABD"/>
    <w:rsid w:val="009E6C56"/>
    <w:rsid w:val="009E793D"/>
    <w:rsid w:val="009F6EF0"/>
    <w:rsid w:val="00A0012F"/>
    <w:rsid w:val="00A0576E"/>
    <w:rsid w:val="00A22A7E"/>
    <w:rsid w:val="00A27E53"/>
    <w:rsid w:val="00A303FB"/>
    <w:rsid w:val="00A33018"/>
    <w:rsid w:val="00A40000"/>
    <w:rsid w:val="00A40205"/>
    <w:rsid w:val="00A4087C"/>
    <w:rsid w:val="00A52F61"/>
    <w:rsid w:val="00A53D67"/>
    <w:rsid w:val="00A55480"/>
    <w:rsid w:val="00A60823"/>
    <w:rsid w:val="00A60C92"/>
    <w:rsid w:val="00A67FDA"/>
    <w:rsid w:val="00A704DF"/>
    <w:rsid w:val="00A80177"/>
    <w:rsid w:val="00A8131D"/>
    <w:rsid w:val="00A8388C"/>
    <w:rsid w:val="00A92EE6"/>
    <w:rsid w:val="00A96320"/>
    <w:rsid w:val="00AA5C8F"/>
    <w:rsid w:val="00AB1B94"/>
    <w:rsid w:val="00AB3616"/>
    <w:rsid w:val="00AB654E"/>
    <w:rsid w:val="00AC0591"/>
    <w:rsid w:val="00AC0D4F"/>
    <w:rsid w:val="00AC32E7"/>
    <w:rsid w:val="00AC6830"/>
    <w:rsid w:val="00AC7104"/>
    <w:rsid w:val="00AC7A34"/>
    <w:rsid w:val="00AD4EE6"/>
    <w:rsid w:val="00AE449F"/>
    <w:rsid w:val="00AF398B"/>
    <w:rsid w:val="00B03732"/>
    <w:rsid w:val="00B03D9D"/>
    <w:rsid w:val="00B10798"/>
    <w:rsid w:val="00B166B8"/>
    <w:rsid w:val="00B2716A"/>
    <w:rsid w:val="00B30A4F"/>
    <w:rsid w:val="00B33D21"/>
    <w:rsid w:val="00B460B7"/>
    <w:rsid w:val="00B55F1E"/>
    <w:rsid w:val="00B641A4"/>
    <w:rsid w:val="00B824BC"/>
    <w:rsid w:val="00B870DD"/>
    <w:rsid w:val="00B9012B"/>
    <w:rsid w:val="00B90C5A"/>
    <w:rsid w:val="00B912B5"/>
    <w:rsid w:val="00BA10A6"/>
    <w:rsid w:val="00BA135E"/>
    <w:rsid w:val="00BA5B7A"/>
    <w:rsid w:val="00BA6183"/>
    <w:rsid w:val="00BB17EC"/>
    <w:rsid w:val="00BB3719"/>
    <w:rsid w:val="00BC2603"/>
    <w:rsid w:val="00BC5304"/>
    <w:rsid w:val="00BC53B5"/>
    <w:rsid w:val="00BC5CC8"/>
    <w:rsid w:val="00BD0A89"/>
    <w:rsid w:val="00BE2B9E"/>
    <w:rsid w:val="00BE3F56"/>
    <w:rsid w:val="00BE48EF"/>
    <w:rsid w:val="00BE5109"/>
    <w:rsid w:val="00BF3F10"/>
    <w:rsid w:val="00BF49DB"/>
    <w:rsid w:val="00BF6344"/>
    <w:rsid w:val="00C00407"/>
    <w:rsid w:val="00C04A6F"/>
    <w:rsid w:val="00C07B39"/>
    <w:rsid w:val="00C1430E"/>
    <w:rsid w:val="00C14E3E"/>
    <w:rsid w:val="00C15DB9"/>
    <w:rsid w:val="00C1603B"/>
    <w:rsid w:val="00C17A6D"/>
    <w:rsid w:val="00C26664"/>
    <w:rsid w:val="00C33294"/>
    <w:rsid w:val="00C460A4"/>
    <w:rsid w:val="00C4621E"/>
    <w:rsid w:val="00C46270"/>
    <w:rsid w:val="00C46A36"/>
    <w:rsid w:val="00C56323"/>
    <w:rsid w:val="00C65811"/>
    <w:rsid w:val="00C6593A"/>
    <w:rsid w:val="00C66AF2"/>
    <w:rsid w:val="00C70C4D"/>
    <w:rsid w:val="00C72B00"/>
    <w:rsid w:val="00C83B44"/>
    <w:rsid w:val="00C972FA"/>
    <w:rsid w:val="00CA041D"/>
    <w:rsid w:val="00CA3C67"/>
    <w:rsid w:val="00CA5026"/>
    <w:rsid w:val="00CA67C8"/>
    <w:rsid w:val="00CB0202"/>
    <w:rsid w:val="00CB21E7"/>
    <w:rsid w:val="00CB350F"/>
    <w:rsid w:val="00CC0F34"/>
    <w:rsid w:val="00CC228D"/>
    <w:rsid w:val="00CC400C"/>
    <w:rsid w:val="00CC4E8A"/>
    <w:rsid w:val="00CC5122"/>
    <w:rsid w:val="00CC5EA5"/>
    <w:rsid w:val="00CD4E91"/>
    <w:rsid w:val="00CD6538"/>
    <w:rsid w:val="00CE75F2"/>
    <w:rsid w:val="00CF19D2"/>
    <w:rsid w:val="00CF55AB"/>
    <w:rsid w:val="00CF5FEA"/>
    <w:rsid w:val="00D01D09"/>
    <w:rsid w:val="00D02599"/>
    <w:rsid w:val="00D06AC2"/>
    <w:rsid w:val="00D12C76"/>
    <w:rsid w:val="00D14005"/>
    <w:rsid w:val="00D14CCC"/>
    <w:rsid w:val="00D16953"/>
    <w:rsid w:val="00D202F3"/>
    <w:rsid w:val="00D21C61"/>
    <w:rsid w:val="00D370D6"/>
    <w:rsid w:val="00D4657B"/>
    <w:rsid w:val="00D50CFB"/>
    <w:rsid w:val="00D558EC"/>
    <w:rsid w:val="00D705E2"/>
    <w:rsid w:val="00D71B3E"/>
    <w:rsid w:val="00D7312A"/>
    <w:rsid w:val="00D73E3E"/>
    <w:rsid w:val="00D768C3"/>
    <w:rsid w:val="00D77CC7"/>
    <w:rsid w:val="00D816CC"/>
    <w:rsid w:val="00D85915"/>
    <w:rsid w:val="00D87801"/>
    <w:rsid w:val="00D90F0E"/>
    <w:rsid w:val="00D91140"/>
    <w:rsid w:val="00D92DBC"/>
    <w:rsid w:val="00D975EF"/>
    <w:rsid w:val="00DB10A1"/>
    <w:rsid w:val="00DB21F6"/>
    <w:rsid w:val="00DD4D84"/>
    <w:rsid w:val="00DE49FB"/>
    <w:rsid w:val="00DF03D0"/>
    <w:rsid w:val="00DF1CDA"/>
    <w:rsid w:val="00DF1DC2"/>
    <w:rsid w:val="00DF2656"/>
    <w:rsid w:val="00DF2EE9"/>
    <w:rsid w:val="00DF7B9A"/>
    <w:rsid w:val="00E01D04"/>
    <w:rsid w:val="00E0783F"/>
    <w:rsid w:val="00E1227D"/>
    <w:rsid w:val="00E12B5F"/>
    <w:rsid w:val="00E12B92"/>
    <w:rsid w:val="00E13CCE"/>
    <w:rsid w:val="00E20BB4"/>
    <w:rsid w:val="00E315D5"/>
    <w:rsid w:val="00E37EC9"/>
    <w:rsid w:val="00E4206C"/>
    <w:rsid w:val="00E47EED"/>
    <w:rsid w:val="00E5164D"/>
    <w:rsid w:val="00E61B23"/>
    <w:rsid w:val="00E63678"/>
    <w:rsid w:val="00E716D7"/>
    <w:rsid w:val="00E72899"/>
    <w:rsid w:val="00E73089"/>
    <w:rsid w:val="00E76DE9"/>
    <w:rsid w:val="00E90866"/>
    <w:rsid w:val="00E91CFE"/>
    <w:rsid w:val="00E924C9"/>
    <w:rsid w:val="00E92734"/>
    <w:rsid w:val="00E97F51"/>
    <w:rsid w:val="00EB00E0"/>
    <w:rsid w:val="00EB76C1"/>
    <w:rsid w:val="00EC0E4C"/>
    <w:rsid w:val="00EC622A"/>
    <w:rsid w:val="00ED3410"/>
    <w:rsid w:val="00EE09A4"/>
    <w:rsid w:val="00EE5A3A"/>
    <w:rsid w:val="00EF6759"/>
    <w:rsid w:val="00EF6BAB"/>
    <w:rsid w:val="00F00078"/>
    <w:rsid w:val="00F06374"/>
    <w:rsid w:val="00F10D97"/>
    <w:rsid w:val="00F13C35"/>
    <w:rsid w:val="00F13CDE"/>
    <w:rsid w:val="00F14405"/>
    <w:rsid w:val="00F17780"/>
    <w:rsid w:val="00F20823"/>
    <w:rsid w:val="00F418D4"/>
    <w:rsid w:val="00F41BC9"/>
    <w:rsid w:val="00F4597A"/>
    <w:rsid w:val="00F46341"/>
    <w:rsid w:val="00F47404"/>
    <w:rsid w:val="00F61428"/>
    <w:rsid w:val="00F6314B"/>
    <w:rsid w:val="00F6527B"/>
    <w:rsid w:val="00F7134D"/>
    <w:rsid w:val="00F71882"/>
    <w:rsid w:val="00F74252"/>
    <w:rsid w:val="00F96643"/>
    <w:rsid w:val="00F976CB"/>
    <w:rsid w:val="00F97748"/>
    <w:rsid w:val="00FA0847"/>
    <w:rsid w:val="00FA1456"/>
    <w:rsid w:val="00FA363A"/>
    <w:rsid w:val="00FA3D11"/>
    <w:rsid w:val="00FB40E0"/>
    <w:rsid w:val="00FB7C9C"/>
    <w:rsid w:val="00FC04FC"/>
    <w:rsid w:val="00FC628E"/>
    <w:rsid w:val="00FD1B7B"/>
    <w:rsid w:val="00FD1C51"/>
    <w:rsid w:val="00FE318B"/>
    <w:rsid w:val="00FE32E9"/>
    <w:rsid w:val="00FE6FE4"/>
    <w:rsid w:val="00FF32C9"/>
    <w:rsid w:val="00FF390E"/>
    <w:rsid w:val="00FF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A6B26"/>
  <w15:docId w15:val="{865CCD12-5C4F-4341-B57D-499DB136F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F51"/>
  </w:style>
  <w:style w:type="paragraph" w:styleId="1">
    <w:name w:val="heading 1"/>
    <w:basedOn w:val="a"/>
    <w:link w:val="10"/>
    <w:uiPriority w:val="9"/>
    <w:qFormat/>
    <w:rsid w:val="00FE32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017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E97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97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6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6E23"/>
    <w:rPr>
      <w:rFonts w:ascii="Segoe UI" w:hAnsi="Segoe UI" w:cs="Segoe UI"/>
      <w:sz w:val="18"/>
      <w:szCs w:val="18"/>
    </w:rPr>
  </w:style>
  <w:style w:type="table" w:customStyle="1" w:styleId="41">
    <w:name w:val="Сетка таблицы4"/>
    <w:basedOn w:val="a1"/>
    <w:next w:val="a3"/>
    <w:uiPriority w:val="39"/>
    <w:rsid w:val="00BC5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C972FA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E32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1">
    <w:name w:val="s_1"/>
    <w:basedOn w:val="a"/>
    <w:rsid w:val="00EF6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8017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7">
    <w:name w:val="Normal (Web)"/>
    <w:basedOn w:val="a"/>
    <w:uiPriority w:val="99"/>
    <w:unhideWhenUsed/>
    <w:rsid w:val="00A27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057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1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CB439-2023-424A-BCE6-5C94D595F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Karlova VS</cp:lastModifiedBy>
  <cp:revision>8</cp:revision>
  <cp:lastPrinted>2021-12-18T10:30:00Z</cp:lastPrinted>
  <dcterms:created xsi:type="dcterms:W3CDTF">2023-03-19T17:41:00Z</dcterms:created>
  <dcterms:modified xsi:type="dcterms:W3CDTF">2025-02-21T12:43:00Z</dcterms:modified>
</cp:coreProperties>
</file>